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ED79B" w14:textId="44D601D1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2BED79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D79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D79D" w14:textId="77777777" w:rsidR="0055375D" w:rsidRPr="0011603A" w:rsidRDefault="006859D0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859D0">
              <w:rPr>
                <w:b/>
                <w:sz w:val="26"/>
                <w:szCs w:val="26"/>
                <w:lang w:val="en-US"/>
              </w:rPr>
              <w:t>203B_016</w:t>
            </w:r>
          </w:p>
        </w:tc>
      </w:tr>
      <w:tr w:rsidR="0055375D" w:rsidRPr="00C44B8B" w14:paraId="42BED7A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D79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D7A0" w14:textId="77777777" w:rsidR="0055375D" w:rsidRPr="008A1678" w:rsidRDefault="002A1692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8A1678">
              <w:rPr>
                <w:b/>
                <w:sz w:val="26"/>
                <w:szCs w:val="26"/>
                <w:lang w:val="en-US"/>
              </w:rPr>
              <w:t>2049198</w:t>
            </w:r>
            <w:r w:rsidR="0055375D" w:rsidRPr="008A167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49A392B8" w14:textId="77777777" w:rsidR="0084386B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</w:t>
      </w:r>
    </w:p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4386B" w14:paraId="7E26A5F0" w14:textId="77777777" w:rsidTr="0053733C">
        <w:trPr>
          <w:jc w:val="right"/>
        </w:trPr>
        <w:tc>
          <w:tcPr>
            <w:tcW w:w="5500" w:type="dxa"/>
            <w:hideMark/>
          </w:tcPr>
          <w:p w14:paraId="23408B24" w14:textId="77777777" w:rsidR="0084386B" w:rsidRDefault="0084386B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4386B" w:rsidRPr="006A2A48" w14:paraId="6DC6CC5F" w14:textId="77777777" w:rsidTr="0053733C">
        <w:trPr>
          <w:jc w:val="right"/>
        </w:trPr>
        <w:tc>
          <w:tcPr>
            <w:tcW w:w="5500" w:type="dxa"/>
            <w:hideMark/>
          </w:tcPr>
          <w:p w14:paraId="2BB8DB6E" w14:textId="77777777" w:rsidR="0084386B" w:rsidRPr="006A2A48" w:rsidRDefault="0084386B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4386B" w:rsidRPr="006A2A48" w14:paraId="2631B27A" w14:textId="77777777" w:rsidTr="0053733C">
        <w:trPr>
          <w:jc w:val="right"/>
        </w:trPr>
        <w:tc>
          <w:tcPr>
            <w:tcW w:w="5500" w:type="dxa"/>
            <w:hideMark/>
          </w:tcPr>
          <w:p w14:paraId="7E9B484D" w14:textId="77777777" w:rsidR="0084386B" w:rsidRPr="006A2A48" w:rsidRDefault="0084386B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4386B" w:rsidRPr="006A2A48" w14:paraId="0D1432A5" w14:textId="77777777" w:rsidTr="0053733C">
        <w:trPr>
          <w:jc w:val="right"/>
        </w:trPr>
        <w:tc>
          <w:tcPr>
            <w:tcW w:w="5500" w:type="dxa"/>
            <w:hideMark/>
          </w:tcPr>
          <w:p w14:paraId="5B98B993" w14:textId="77777777" w:rsidR="0084386B" w:rsidRPr="006A2A48" w:rsidRDefault="0084386B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4386B" w14:paraId="7F868E1C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AE7892E" w14:textId="77777777" w:rsidR="0084386B" w:rsidRDefault="0084386B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4386B" w:rsidRPr="006A2A48" w14:paraId="698C423D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6806D7A8" w14:textId="77777777" w:rsidR="0084386B" w:rsidRPr="006A2A48" w:rsidRDefault="0084386B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2BED7A6" w14:textId="77777777" w:rsidR="0026453A" w:rsidRPr="00697DC5" w:rsidRDefault="0026453A" w:rsidP="0026453A">
      <w:bookmarkStart w:id="1" w:name="_GoBack"/>
      <w:bookmarkEnd w:id="1"/>
    </w:p>
    <w:p w14:paraId="42BED7A7" w14:textId="77777777" w:rsidR="0026453A" w:rsidRPr="00697DC5" w:rsidRDefault="0026453A" w:rsidP="0026453A"/>
    <w:p w14:paraId="42BED7A8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2BED7A9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66632">
        <w:rPr>
          <w:b/>
          <w:sz w:val="26"/>
          <w:szCs w:val="26"/>
        </w:rPr>
        <w:t>(</w:t>
      </w:r>
      <w:r w:rsidR="002A1692" w:rsidRPr="00314F49">
        <w:rPr>
          <w:b/>
          <w:sz w:val="26"/>
          <w:szCs w:val="26"/>
        </w:rPr>
        <w:t>Болт М10х60</w:t>
      </w:r>
      <w:r w:rsidR="00666632">
        <w:rPr>
          <w:b/>
          <w:sz w:val="26"/>
          <w:szCs w:val="26"/>
        </w:rPr>
        <w:t>)</w:t>
      </w:r>
      <w:r w:rsidR="00314F4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2BED7AA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2BED7AB" w14:textId="77777777"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2BED7AC" w14:textId="77777777" w:rsidR="00666632" w:rsidRDefault="00666632" w:rsidP="0066663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2BED7AD" w14:textId="77777777" w:rsidR="00666632" w:rsidRDefault="00666632" w:rsidP="0066663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2BED7AE" w14:textId="77777777"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2BED7AF" w14:textId="77777777" w:rsidR="00666632" w:rsidRDefault="00666632" w:rsidP="0066663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2BED7B0" w14:textId="77777777"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2BED7B1" w14:textId="77777777"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2BED7B2" w14:textId="77777777"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2BED7B3" w14:textId="77777777"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2BED7B4" w14:textId="77777777"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2BED7B5" w14:textId="77777777"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2BED7B6" w14:textId="6F6EBA42" w:rsidR="00666632" w:rsidRDefault="00666632" w:rsidP="0066663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84386B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2BED7B7" w14:textId="77777777" w:rsidR="00666632" w:rsidRDefault="00666632" w:rsidP="0066663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2BED7B8" w14:textId="77777777" w:rsidR="00666632" w:rsidRDefault="00666632" w:rsidP="0066663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2BED7B9" w14:textId="77777777" w:rsidR="00666632" w:rsidRDefault="00666632" w:rsidP="0066663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2BED7BA" w14:textId="77777777" w:rsidR="00666632" w:rsidRDefault="00666632" w:rsidP="0066663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42BED7BB" w14:textId="77777777" w:rsidR="00666632" w:rsidRDefault="00666632" w:rsidP="0066663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2BED7BC" w14:textId="77777777" w:rsidR="00666632" w:rsidRDefault="00666632" w:rsidP="0066663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2BED7BD" w14:textId="77777777"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2BED7BE" w14:textId="77777777"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2BED7BF" w14:textId="77777777" w:rsidR="00666632" w:rsidRDefault="00666632" w:rsidP="0066663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2BED7C0" w14:textId="77777777" w:rsidR="00666632" w:rsidRDefault="00666632" w:rsidP="0066663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2BED7C1" w14:textId="77777777" w:rsidR="00666632" w:rsidRDefault="00666632" w:rsidP="00666632">
      <w:pPr>
        <w:spacing w:line="276" w:lineRule="auto"/>
        <w:rPr>
          <w:sz w:val="24"/>
          <w:szCs w:val="24"/>
        </w:rPr>
      </w:pPr>
    </w:p>
    <w:p w14:paraId="42BED7C2" w14:textId="77777777"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2BED7C3" w14:textId="77777777"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2BED7C4" w14:textId="77777777"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2BED7C5" w14:textId="77777777"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2BED7C6" w14:textId="77777777"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2BED7C7" w14:textId="77777777"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2BED7C8" w14:textId="77777777"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2BED7C9" w14:textId="77777777"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2BED7CA" w14:textId="77777777"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2BED7CB" w14:textId="77777777"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2BED7CC" w14:textId="77777777"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2BED7CD" w14:textId="77777777" w:rsidR="00666632" w:rsidRDefault="00666632" w:rsidP="0066663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2BED7CE" w14:textId="77777777" w:rsidR="00666632" w:rsidRDefault="00666632" w:rsidP="0066663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2BED7CF" w14:textId="77777777" w:rsidR="00666632" w:rsidRDefault="00666632" w:rsidP="0066663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2BED7D0" w14:textId="5DC532F8"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4386B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2BED7D1" w14:textId="77777777" w:rsidR="00666632" w:rsidRDefault="00666632" w:rsidP="0066663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2BED7D2" w14:textId="77777777" w:rsidR="00666632" w:rsidRDefault="00666632" w:rsidP="00666632">
      <w:pPr>
        <w:rPr>
          <w:sz w:val="26"/>
          <w:szCs w:val="26"/>
        </w:rPr>
      </w:pPr>
    </w:p>
    <w:p w14:paraId="42BED7D3" w14:textId="77777777" w:rsidR="00666632" w:rsidRDefault="00666632" w:rsidP="00666632">
      <w:pPr>
        <w:rPr>
          <w:sz w:val="26"/>
          <w:szCs w:val="26"/>
        </w:rPr>
      </w:pPr>
    </w:p>
    <w:p w14:paraId="42BED7D5" w14:textId="60844BA1" w:rsidR="00666632" w:rsidRDefault="00666632" w:rsidP="0066663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0321BE83" w14:textId="77777777" w:rsidR="0084386B" w:rsidRPr="00CB6078" w:rsidRDefault="0084386B" w:rsidP="0084386B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096493C" w14:textId="77777777" w:rsidR="0084386B" w:rsidRPr="00CB6078" w:rsidRDefault="0084386B" w:rsidP="0084386B">
      <w:pPr>
        <w:ind w:firstLine="0"/>
        <w:rPr>
          <w:sz w:val="26"/>
          <w:szCs w:val="26"/>
        </w:rPr>
      </w:pPr>
    </w:p>
    <w:p w14:paraId="42BED7D6" w14:textId="77777777" w:rsidR="008F73A3" w:rsidRPr="00697DC5" w:rsidRDefault="008F73A3" w:rsidP="0066663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3E7C8" w14:textId="77777777" w:rsidR="00E611D6" w:rsidRDefault="00E611D6">
      <w:r>
        <w:separator/>
      </w:r>
    </w:p>
  </w:endnote>
  <w:endnote w:type="continuationSeparator" w:id="0">
    <w:p w14:paraId="00F87389" w14:textId="77777777" w:rsidR="00E611D6" w:rsidRDefault="00E6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0254" w14:textId="77777777" w:rsidR="00E611D6" w:rsidRDefault="00E611D6">
      <w:r>
        <w:separator/>
      </w:r>
    </w:p>
  </w:footnote>
  <w:footnote w:type="continuationSeparator" w:id="0">
    <w:p w14:paraId="57520EF4" w14:textId="77777777" w:rsidR="00E611D6" w:rsidRDefault="00E61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ED7DB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2BED7D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9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692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E10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4F49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D05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532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6632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D0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86B"/>
    <w:rsid w:val="00843B4D"/>
    <w:rsid w:val="008474EC"/>
    <w:rsid w:val="00847926"/>
    <w:rsid w:val="00850154"/>
    <w:rsid w:val="00853BF9"/>
    <w:rsid w:val="008546A6"/>
    <w:rsid w:val="008561B8"/>
    <w:rsid w:val="00856EF4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678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D5E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680B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114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13D0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078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1D6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ED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8EBF-53BB-4270-B929-BED7A40B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AC809C-880D-4A62-87F7-6DCCD7F60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951FC-3593-4402-83A3-EC0B8E846D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BDB7D1B-0B70-4FD9-A612-0F71FF6C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2016-09-28T08:39:00Z</dcterms:created>
  <dcterms:modified xsi:type="dcterms:W3CDTF">2016-09-28T10:43:00Z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